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  <w:bookmarkStart w:id="0" w:name="_GoBack"/>
      <w:bookmarkEnd w:id="0"/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5788EB7A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D309C1">
        <w:rPr>
          <w:rFonts w:cstheme="minorBidi"/>
          <w:b/>
          <w:bCs/>
          <w:color w:val="auto"/>
          <w:sz w:val="22"/>
          <w:szCs w:val="22"/>
        </w:rPr>
        <w:t>6</w:t>
      </w:r>
      <w:r>
        <w:rPr>
          <w:rFonts w:cstheme="minorBidi"/>
          <w:b/>
          <w:bCs/>
          <w:color w:val="auto"/>
          <w:sz w:val="22"/>
          <w:szCs w:val="22"/>
        </w:rPr>
        <w:t xml:space="preserve">.2022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4250D30F" w14:textId="105D7704" w:rsidR="00D309C1" w:rsidRPr="00D309C1" w:rsidRDefault="004A4220" w:rsidP="00D309C1">
      <w:pPr>
        <w:pStyle w:val="Default"/>
        <w:jc w:val="both"/>
        <w:rPr>
          <w:b/>
          <w:bCs/>
          <w:i/>
          <w:iCs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II) na </w:t>
      </w:r>
      <w:bookmarkStart w:id="1" w:name="_Hlk109049739"/>
      <w:r w:rsidR="00D309C1" w:rsidRPr="00D309C1">
        <w:rPr>
          <w:b/>
          <w:bCs/>
          <w:i/>
          <w:iCs/>
          <w:sz w:val="22"/>
          <w:szCs w:val="22"/>
        </w:rPr>
        <w:t>„Wykonanie robót budowlanych w Nadleśnictwie Zamrzenica w 2022 r. – 5</w:t>
      </w:r>
      <w:r w:rsidR="00D309C1">
        <w:rPr>
          <w:b/>
          <w:bCs/>
          <w:i/>
          <w:iCs/>
          <w:sz w:val="22"/>
          <w:szCs w:val="22"/>
        </w:rPr>
        <w:t> </w:t>
      </w:r>
      <w:r w:rsidR="00D309C1" w:rsidRPr="00D309C1">
        <w:rPr>
          <w:b/>
          <w:bCs/>
          <w:i/>
          <w:iCs/>
          <w:sz w:val="22"/>
          <w:szCs w:val="22"/>
        </w:rPr>
        <w:t>zadań”</w:t>
      </w:r>
    </w:p>
    <w:bookmarkEnd w:id="1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6549A944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del w:id="2" w:author="Michał Stec" w:date="2022-07-28T21:55:00Z">
        <w:r w:rsidDel="00904615">
          <w:rPr>
            <w:color w:val="auto"/>
            <w:sz w:val="22"/>
            <w:szCs w:val="22"/>
          </w:rPr>
          <w:delText>6</w:delText>
        </w:r>
      </w:del>
      <w:ins w:id="3" w:author="Michał Stec" w:date="2022-07-28T21:55:00Z">
        <w:r w:rsidR="00904615">
          <w:rPr>
            <w:color w:val="auto"/>
            <w:sz w:val="22"/>
            <w:szCs w:val="22"/>
          </w:rPr>
          <w:t>7</w:t>
        </w:r>
      </w:ins>
      <w:r>
        <w:rPr>
          <w:color w:val="auto"/>
          <w:sz w:val="22"/>
          <w:szCs w:val="22"/>
        </w:rPr>
        <w:t>, 8 i 10 ustawy z dnia 11 września 2019 r. Prawo zamówień publicznych (Dz. U. z 2021 r., poz. 1129)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F553E" w14:textId="77777777" w:rsidR="00106322" w:rsidRDefault="00106322">
      <w:r>
        <w:separator/>
      </w:r>
    </w:p>
  </w:endnote>
  <w:endnote w:type="continuationSeparator" w:id="0">
    <w:p w14:paraId="2A11111D" w14:textId="77777777" w:rsidR="00106322" w:rsidRDefault="0010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106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1063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461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10632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106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01C03" w14:textId="77777777" w:rsidR="00106322" w:rsidRDefault="00106322">
      <w:r>
        <w:separator/>
      </w:r>
    </w:p>
  </w:footnote>
  <w:footnote w:type="continuationSeparator" w:id="0">
    <w:p w14:paraId="0FEA21A4" w14:textId="77777777" w:rsidR="00106322" w:rsidRDefault="0010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106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106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1063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06322"/>
    <w:rsid w:val="001401CE"/>
    <w:rsid w:val="00203020"/>
    <w:rsid w:val="002215B9"/>
    <w:rsid w:val="00283E0C"/>
    <w:rsid w:val="00293669"/>
    <w:rsid w:val="00312644"/>
    <w:rsid w:val="003B2322"/>
    <w:rsid w:val="004A4220"/>
    <w:rsid w:val="004A7BA3"/>
    <w:rsid w:val="0058581A"/>
    <w:rsid w:val="005F31A9"/>
    <w:rsid w:val="00726416"/>
    <w:rsid w:val="00752FE4"/>
    <w:rsid w:val="00790244"/>
    <w:rsid w:val="0087324C"/>
    <w:rsid w:val="00892E7B"/>
    <w:rsid w:val="008D1DAE"/>
    <w:rsid w:val="008D7C21"/>
    <w:rsid w:val="008F0EFC"/>
    <w:rsid w:val="00904615"/>
    <w:rsid w:val="009431B1"/>
    <w:rsid w:val="0097281D"/>
    <w:rsid w:val="009A7BC1"/>
    <w:rsid w:val="009E169B"/>
    <w:rsid w:val="009E19B1"/>
    <w:rsid w:val="00AA33B5"/>
    <w:rsid w:val="00B4342E"/>
    <w:rsid w:val="00C05219"/>
    <w:rsid w:val="00D309C1"/>
    <w:rsid w:val="00D75D28"/>
    <w:rsid w:val="00DA0BB6"/>
    <w:rsid w:val="00ED78D1"/>
    <w:rsid w:val="00F1205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ECD9-F029-447D-85A7-69F832EA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2022-07-29T13:02:00Z</cp:lastPrinted>
  <dcterms:created xsi:type="dcterms:W3CDTF">2022-07-29T13:02:00Z</dcterms:created>
  <dcterms:modified xsi:type="dcterms:W3CDTF">2022-07-29T13:02:00Z</dcterms:modified>
</cp:coreProperties>
</file>